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C0A" w:rsidRPr="00AE6D03" w:rsidRDefault="00C75CD7" w:rsidP="004A6978">
      <w:pPr>
        <w:spacing w:line="400" w:lineRule="exact"/>
        <w:jc w:val="center"/>
        <w:rPr>
          <w:b/>
          <w:sz w:val="28"/>
        </w:rPr>
      </w:pPr>
      <w:r w:rsidRPr="00AE6D03">
        <w:rPr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8CDF230" wp14:editId="7FD0E35D">
                <wp:simplePos x="0" y="0"/>
                <wp:positionH relativeFrom="margin">
                  <wp:align>left</wp:align>
                </wp:positionH>
                <wp:positionV relativeFrom="paragraph">
                  <wp:posOffset>117033</wp:posOffset>
                </wp:positionV>
                <wp:extent cx="532130" cy="1404620"/>
                <wp:effectExtent l="0" t="0" r="20320" b="1016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58" w:rsidRPr="0081488F" w:rsidRDefault="00860658" w:rsidP="0081488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A</w:t>
                            </w: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CDF2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9.2pt;width:41.9pt;height:110.6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" strokecolor="black [3213]" strokeweight="1pt">
                <v:textbox style="mso-fit-shape-to-text:t">
                  <w:txbxContent>
                    <w:p w:rsidR="00860658" w:rsidRPr="0081488F" w:rsidRDefault="00860658" w:rsidP="0081488F">
                      <w:pPr>
                        <w:jc w:val="center"/>
                        <w:rPr>
                          <w:sz w:val="24"/>
                        </w:rPr>
                      </w:pPr>
                      <w:r w:rsidRPr="0081488F">
                        <w:rPr>
                          <w:rFonts w:hint="eastAsia"/>
                          <w:sz w:val="24"/>
                        </w:rPr>
                        <w:t>A</w:t>
                      </w:r>
                      <w:r w:rsidRPr="008148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ED6" w:rsidRPr="00AE6D03">
        <w:rPr>
          <w:rFonts w:hint="eastAsia"/>
          <w:b/>
          <w:sz w:val="28"/>
        </w:rPr>
        <w:t>名桜大学大学院</w:t>
      </w:r>
      <w:r w:rsidR="004A6978" w:rsidRPr="00AE6D03">
        <w:rPr>
          <w:rFonts w:hint="eastAsia"/>
          <w:b/>
          <w:sz w:val="28"/>
        </w:rPr>
        <w:t xml:space="preserve"> </w:t>
      </w:r>
      <w:r w:rsidR="00551DDD">
        <w:rPr>
          <w:rFonts w:hint="eastAsia"/>
          <w:b/>
          <w:sz w:val="28"/>
        </w:rPr>
        <w:t>看護学</w:t>
      </w:r>
      <w:r w:rsidR="005D7ED6" w:rsidRPr="00AE6D03">
        <w:rPr>
          <w:rFonts w:hint="eastAsia"/>
          <w:b/>
          <w:sz w:val="28"/>
        </w:rPr>
        <w:t>研究科</w:t>
      </w:r>
    </w:p>
    <w:p w:rsidR="005D7ED6" w:rsidRPr="00AE6D03" w:rsidRDefault="00551DDD" w:rsidP="00C22C92">
      <w:pPr>
        <w:spacing w:line="400" w:lineRule="exact"/>
        <w:jc w:val="center"/>
        <w:rPr>
          <w:b/>
          <w:sz w:val="28"/>
        </w:rPr>
      </w:pPr>
      <w:r>
        <w:rPr>
          <w:rFonts w:hint="eastAsia"/>
          <w:b/>
          <w:sz w:val="28"/>
        </w:rPr>
        <w:t>看護学</w:t>
      </w:r>
      <w:r w:rsidR="005D7ED6" w:rsidRPr="00AE6D03">
        <w:rPr>
          <w:rFonts w:hint="eastAsia"/>
          <w:b/>
          <w:sz w:val="28"/>
        </w:rPr>
        <w:t>専攻</w:t>
      </w:r>
      <w:r w:rsidR="004133F0" w:rsidRPr="00AE6D03">
        <w:rPr>
          <w:rFonts w:hint="eastAsia"/>
          <w:b/>
          <w:sz w:val="28"/>
        </w:rPr>
        <w:t>（</w:t>
      </w:r>
      <w:r w:rsidR="004E0843">
        <w:rPr>
          <w:rFonts w:hint="eastAsia"/>
          <w:b/>
          <w:sz w:val="28"/>
        </w:rPr>
        <w:t>博士前期</w:t>
      </w:r>
      <w:r w:rsidR="005D7ED6" w:rsidRPr="00AE6D03">
        <w:rPr>
          <w:rFonts w:hint="eastAsia"/>
          <w:b/>
          <w:sz w:val="28"/>
        </w:rPr>
        <w:t>課程</w:t>
      </w:r>
      <w:r w:rsidR="004133F0" w:rsidRPr="00AE6D03">
        <w:rPr>
          <w:rFonts w:hint="eastAsia"/>
          <w:b/>
          <w:sz w:val="28"/>
        </w:rPr>
        <w:t>）</w:t>
      </w:r>
      <w:r w:rsidR="005D7ED6" w:rsidRPr="00AE6D03">
        <w:rPr>
          <w:rFonts w:hint="eastAsia"/>
          <w:b/>
          <w:sz w:val="28"/>
        </w:rPr>
        <w:t xml:space="preserve">　入学志願票</w:t>
      </w:r>
    </w:p>
    <w:p w:rsidR="005D7ED6" w:rsidRDefault="003F21E5" w:rsidP="005D7ED6">
      <w:pPr>
        <w:spacing w:line="400" w:lineRule="exact"/>
        <w:jc w:val="left"/>
        <w:rPr>
          <w:sz w:val="22"/>
        </w:rPr>
      </w:pPr>
      <w:r w:rsidRPr="003F21E5">
        <w:rPr>
          <w:rFonts w:hint="eastAsia"/>
          <w:sz w:val="22"/>
        </w:rPr>
        <w:t>令和</w:t>
      </w:r>
      <w:r w:rsidR="003D272D">
        <w:rPr>
          <w:rFonts w:hint="eastAsia"/>
          <w:sz w:val="22"/>
        </w:rPr>
        <w:t>7</w:t>
      </w:r>
      <w:r w:rsidRPr="003F21E5">
        <w:rPr>
          <w:rFonts w:hint="eastAsia"/>
          <w:sz w:val="22"/>
        </w:rPr>
        <w:t>(202</w:t>
      </w:r>
      <w:r w:rsidR="003D272D">
        <w:rPr>
          <w:rFonts w:hint="eastAsia"/>
          <w:sz w:val="22"/>
        </w:rPr>
        <w:t>5</w:t>
      </w:r>
      <w:r w:rsidRPr="003F21E5">
        <w:rPr>
          <w:rFonts w:hint="eastAsia"/>
          <w:sz w:val="22"/>
        </w:rPr>
        <w:t>)</w:t>
      </w:r>
      <w:r w:rsidR="000E472D" w:rsidRPr="005B4BA0">
        <w:rPr>
          <w:rFonts w:hint="eastAsia"/>
          <w:sz w:val="22"/>
        </w:rPr>
        <w:t>年度</w:t>
      </w:r>
      <w:r w:rsidR="00551DDD">
        <w:rPr>
          <w:rFonts w:hint="eastAsia"/>
          <w:sz w:val="22"/>
        </w:rPr>
        <w:t xml:space="preserve">　　　　　　　　　　　　　　　　　　　　　　　　　　　　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名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桜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大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学</w:t>
      </w:r>
    </w:p>
    <w:tbl>
      <w:tblPr>
        <w:tblStyle w:val="a3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578"/>
        <w:gridCol w:w="1059"/>
        <w:gridCol w:w="755"/>
        <w:gridCol w:w="744"/>
        <w:gridCol w:w="986"/>
        <w:gridCol w:w="709"/>
        <w:gridCol w:w="283"/>
        <w:gridCol w:w="419"/>
        <w:gridCol w:w="7"/>
        <w:gridCol w:w="1825"/>
      </w:tblGrid>
      <w:tr w:rsidR="00551DDD" w:rsidRPr="005D7ED6" w:rsidTr="003A40F9">
        <w:trPr>
          <w:trHeight w:val="482"/>
        </w:trPr>
        <w:tc>
          <w:tcPr>
            <w:tcW w:w="1276" w:type="dxa"/>
            <w:vMerge w:val="restart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看護学専攻</w:t>
            </w:r>
          </w:p>
        </w:tc>
        <w:tc>
          <w:tcPr>
            <w:tcW w:w="1570" w:type="dxa"/>
            <w:gridSpan w:val="2"/>
            <w:vAlign w:val="center"/>
          </w:tcPr>
          <w:p w:rsidR="00551DDD" w:rsidRPr="004133F0" w:rsidRDefault="00551DDD" w:rsidP="00551DDD">
            <w:pPr>
              <w:jc w:val="center"/>
              <w:rPr>
                <w:sz w:val="18"/>
                <w:szCs w:val="18"/>
              </w:rPr>
            </w:pPr>
            <w:r w:rsidRPr="005B4BA0">
              <w:rPr>
                <w:rFonts w:hint="eastAsia"/>
                <w:sz w:val="20"/>
                <w:szCs w:val="20"/>
              </w:rPr>
              <w:t>選抜区分</w:t>
            </w:r>
          </w:p>
        </w:tc>
        <w:tc>
          <w:tcPr>
            <w:tcW w:w="3544" w:type="dxa"/>
            <w:gridSpan w:val="4"/>
            <w:vAlign w:val="center"/>
          </w:tcPr>
          <w:p w:rsidR="00551DDD" w:rsidRPr="003A40F9" w:rsidRDefault="00551DDD" w:rsidP="00551DDD">
            <w:pPr>
              <w:jc w:val="center"/>
              <w:rPr>
                <w:sz w:val="20"/>
                <w:szCs w:val="20"/>
              </w:rPr>
            </w:pPr>
            <w:r w:rsidRPr="003A40F9">
              <w:rPr>
                <w:rFonts w:hint="eastAsia"/>
                <w:sz w:val="20"/>
                <w:szCs w:val="20"/>
              </w:rPr>
              <w:t>志望する専門領域</w:t>
            </w:r>
            <w:r w:rsidR="00F41C9A">
              <w:rPr>
                <w:rFonts w:hint="eastAsia"/>
                <w:sz w:val="20"/>
                <w:szCs w:val="20"/>
              </w:rPr>
              <w:t>および指導教員</w:t>
            </w:r>
          </w:p>
        </w:tc>
        <w:tc>
          <w:tcPr>
            <w:tcW w:w="3243" w:type="dxa"/>
            <w:gridSpan w:val="5"/>
            <w:vAlign w:val="center"/>
          </w:tcPr>
          <w:p w:rsidR="00551DDD" w:rsidRPr="003A40F9" w:rsidRDefault="00551DDD" w:rsidP="003A40F9">
            <w:pPr>
              <w:rPr>
                <w:sz w:val="20"/>
                <w:szCs w:val="20"/>
              </w:rPr>
            </w:pPr>
            <w:r w:rsidRPr="003A40F9">
              <w:rPr>
                <w:rFonts w:hint="eastAsia"/>
                <w:sz w:val="20"/>
                <w:szCs w:val="20"/>
              </w:rPr>
              <w:t>※受験番号</w:t>
            </w:r>
          </w:p>
        </w:tc>
      </w:tr>
      <w:tr w:rsidR="00551DDD" w:rsidRPr="005D7ED6" w:rsidTr="003A40F9">
        <w:trPr>
          <w:trHeight w:val="401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Merge w:val="restart"/>
            <w:vAlign w:val="center"/>
          </w:tcPr>
          <w:p w:rsidR="00551DDD" w:rsidRPr="005B4BA0" w:rsidRDefault="00551DDD" w:rsidP="003A40F9">
            <w:pPr>
              <w:spacing w:line="276" w:lineRule="auto"/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1</w:t>
            </w:r>
            <w:r w:rsidRPr="005B4BA0">
              <w:rPr>
                <w:rFonts w:hint="eastAsia"/>
                <w:sz w:val="20"/>
                <w:szCs w:val="20"/>
              </w:rPr>
              <w:t xml:space="preserve">　一般選抜</w:t>
            </w:r>
          </w:p>
          <w:p w:rsidR="00551DDD" w:rsidRPr="005B4BA0" w:rsidRDefault="00551DDD" w:rsidP="003A40F9">
            <w:pPr>
              <w:spacing w:line="276" w:lineRule="auto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2</w:t>
            </w:r>
            <w:r w:rsidRPr="005B4BA0">
              <w:rPr>
                <w:rFonts w:hint="eastAsia"/>
                <w:sz w:val="20"/>
                <w:szCs w:val="20"/>
              </w:rPr>
              <w:t xml:space="preserve">　社会人選抜</w:t>
            </w:r>
          </w:p>
        </w:tc>
        <w:tc>
          <w:tcPr>
            <w:tcW w:w="1059" w:type="dxa"/>
            <w:tcMar>
              <w:left w:w="28" w:type="dxa"/>
              <w:right w:w="28" w:type="dxa"/>
            </w:tcMar>
            <w:vAlign w:val="center"/>
          </w:tcPr>
          <w:p w:rsidR="00551DDD" w:rsidRPr="005B4BA0" w:rsidRDefault="00F41C9A" w:rsidP="00551DD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専門領域</w:t>
            </w:r>
          </w:p>
        </w:tc>
        <w:tc>
          <w:tcPr>
            <w:tcW w:w="2485" w:type="dxa"/>
            <w:gridSpan w:val="3"/>
            <w:vAlign w:val="center"/>
          </w:tcPr>
          <w:p w:rsidR="00551DDD" w:rsidRPr="00551DDD" w:rsidRDefault="00551DDD" w:rsidP="003A40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551DDD" w:rsidRPr="004133F0" w:rsidRDefault="00551DDD" w:rsidP="003A40F9">
            <w:pPr>
              <w:ind w:left="113" w:right="113"/>
              <w:jc w:val="center"/>
              <w:rPr>
                <w:sz w:val="18"/>
                <w:szCs w:val="18"/>
              </w:rPr>
            </w:pPr>
            <w:r w:rsidRPr="005B4BA0">
              <w:rPr>
                <w:rFonts w:hint="eastAsia"/>
                <w:sz w:val="20"/>
                <w:szCs w:val="20"/>
              </w:rPr>
              <w:t>試験場</w:t>
            </w:r>
          </w:p>
        </w:tc>
        <w:tc>
          <w:tcPr>
            <w:tcW w:w="2251" w:type="dxa"/>
            <w:gridSpan w:val="3"/>
            <w:vMerge w:val="restart"/>
            <w:vAlign w:val="center"/>
          </w:tcPr>
          <w:p w:rsidR="00551DDD" w:rsidRPr="004133F0" w:rsidRDefault="00551DDD" w:rsidP="003A40F9">
            <w:pPr>
              <w:jc w:val="center"/>
              <w:rPr>
                <w:sz w:val="18"/>
                <w:szCs w:val="18"/>
              </w:rPr>
            </w:pPr>
          </w:p>
        </w:tc>
      </w:tr>
      <w:tr w:rsidR="00551DDD" w:rsidRPr="005D7ED6" w:rsidTr="003A40F9">
        <w:trPr>
          <w:cantSplit/>
          <w:trHeight w:val="421"/>
        </w:trPr>
        <w:tc>
          <w:tcPr>
            <w:tcW w:w="1276" w:type="dxa"/>
            <w:vMerge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Merge/>
            <w:vAlign w:val="center"/>
          </w:tcPr>
          <w:p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28" w:type="dxa"/>
            </w:tcMar>
            <w:vAlign w:val="center"/>
          </w:tcPr>
          <w:p w:rsidR="00551DDD" w:rsidRPr="005B4BA0" w:rsidRDefault="00F41C9A" w:rsidP="00551DD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指導教員</w:t>
            </w:r>
          </w:p>
        </w:tc>
        <w:tc>
          <w:tcPr>
            <w:tcW w:w="2485" w:type="dxa"/>
            <w:gridSpan w:val="3"/>
            <w:vAlign w:val="center"/>
          </w:tcPr>
          <w:p w:rsidR="00551DDD" w:rsidRPr="005B4BA0" w:rsidRDefault="00551DDD" w:rsidP="003A4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Mar>
              <w:left w:w="28" w:type="dxa"/>
              <w:right w:w="28" w:type="dxa"/>
            </w:tcMar>
            <w:textDirection w:val="tbRlV"/>
            <w:vAlign w:val="center"/>
          </w:tcPr>
          <w:p w:rsidR="00551DDD" w:rsidRPr="005B4BA0" w:rsidRDefault="00551DDD" w:rsidP="00551DD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251" w:type="dxa"/>
            <w:gridSpan w:val="3"/>
            <w:vMerge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</w:p>
        </w:tc>
      </w:tr>
      <w:tr w:rsidR="00551DDD" w:rsidRPr="005D7ED6" w:rsidTr="003A40F9">
        <w:trPr>
          <w:trHeight w:val="387"/>
        </w:trPr>
        <w:tc>
          <w:tcPr>
            <w:tcW w:w="1276" w:type="dxa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5114" w:type="dxa"/>
            <w:gridSpan w:val="6"/>
            <w:vAlign w:val="center"/>
          </w:tcPr>
          <w:p w:rsidR="00551DDD" w:rsidRPr="005B4BA0" w:rsidRDefault="00551DDD" w:rsidP="003A4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性　別</w:t>
            </w:r>
          </w:p>
        </w:tc>
        <w:tc>
          <w:tcPr>
            <w:tcW w:w="2251" w:type="dxa"/>
            <w:gridSpan w:val="3"/>
            <w:vMerge w:val="restart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男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女</w:t>
            </w:r>
          </w:p>
        </w:tc>
      </w:tr>
      <w:tr w:rsidR="00551DDD" w:rsidRPr="005D7ED6" w:rsidTr="003A40F9">
        <w:trPr>
          <w:trHeight w:val="517"/>
        </w:trPr>
        <w:tc>
          <w:tcPr>
            <w:tcW w:w="1276" w:type="dxa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5114" w:type="dxa"/>
            <w:gridSpan w:val="6"/>
            <w:vAlign w:val="center"/>
          </w:tcPr>
          <w:p w:rsidR="00551DDD" w:rsidRPr="005D7ED6" w:rsidRDefault="00551DDD" w:rsidP="003A40F9">
            <w:pPr>
              <w:rPr>
                <w:szCs w:val="21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551DDD" w:rsidRPr="005D7ED6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2251" w:type="dxa"/>
            <w:gridSpan w:val="3"/>
            <w:vMerge/>
            <w:tcMar>
              <w:left w:w="28" w:type="dxa"/>
              <w:right w:w="28" w:type="dxa"/>
            </w:tcMar>
            <w:vAlign w:val="bottom"/>
          </w:tcPr>
          <w:p w:rsidR="00551DDD" w:rsidRPr="00CE7689" w:rsidRDefault="00551DDD" w:rsidP="00551DDD">
            <w:pPr>
              <w:wordWrap w:val="0"/>
              <w:jc w:val="right"/>
              <w:rPr>
                <w:sz w:val="16"/>
                <w:szCs w:val="16"/>
              </w:rPr>
            </w:pPr>
          </w:p>
        </w:tc>
      </w:tr>
      <w:tr w:rsidR="00551DDD" w:rsidRPr="005D7ED6" w:rsidTr="003A40F9">
        <w:trPr>
          <w:trHeight w:val="429"/>
        </w:trPr>
        <w:tc>
          <w:tcPr>
            <w:tcW w:w="1276" w:type="dxa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6532" w:type="dxa"/>
            <w:gridSpan w:val="10"/>
            <w:vAlign w:val="center"/>
          </w:tcPr>
          <w:p w:rsidR="00551DDD" w:rsidRPr="00AA58CE" w:rsidRDefault="00551DDD" w:rsidP="00551DDD">
            <w:pPr>
              <w:ind w:firstLineChars="600" w:firstLine="1200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年　　　　月　　　　日　（　　　　歳）</w:t>
            </w:r>
          </w:p>
        </w:tc>
        <w:tc>
          <w:tcPr>
            <w:tcW w:w="1825" w:type="dxa"/>
            <w:vMerge w:val="restart"/>
            <w:vAlign w:val="center"/>
          </w:tcPr>
          <w:p w:rsidR="00551DDD" w:rsidRPr="00AA58CE" w:rsidRDefault="00551DDD" w:rsidP="00551DDD">
            <w:pPr>
              <w:spacing w:line="400" w:lineRule="exact"/>
              <w:jc w:val="center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写真貼付</w:t>
            </w:r>
          </w:p>
          <w:p w:rsidR="00551DDD" w:rsidRPr="00123A84" w:rsidRDefault="00551DDD" w:rsidP="00551DDD">
            <w:pPr>
              <w:spacing w:line="200" w:lineRule="exact"/>
              <w:jc w:val="center"/>
              <w:rPr>
                <w:sz w:val="10"/>
                <w:szCs w:val="21"/>
              </w:rPr>
            </w:pPr>
          </w:p>
          <w:p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 w:rsidRPr="00123A84">
              <w:rPr>
                <w:rFonts w:hint="eastAsia"/>
                <w:sz w:val="12"/>
                <w:szCs w:val="21"/>
              </w:rPr>
              <w:t>1</w:t>
            </w:r>
            <w:r>
              <w:rPr>
                <w:rFonts w:hint="eastAsia"/>
                <w:sz w:val="12"/>
                <w:szCs w:val="21"/>
              </w:rPr>
              <w:t xml:space="preserve">　</w:t>
            </w:r>
            <w:r w:rsidRPr="00123A84">
              <w:rPr>
                <w:rFonts w:hint="eastAsia"/>
                <w:sz w:val="12"/>
                <w:szCs w:val="21"/>
              </w:rPr>
              <w:t>半身脱帽、正面背景無し</w:t>
            </w:r>
          </w:p>
          <w:p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2</w:t>
            </w:r>
            <w:r>
              <w:rPr>
                <w:rFonts w:hint="eastAsia"/>
                <w:sz w:val="12"/>
                <w:szCs w:val="21"/>
              </w:rPr>
              <w:t xml:space="preserve">　縦</w:t>
            </w: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>㎝×横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㎝</w:t>
            </w:r>
          </w:p>
          <w:p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 xml:space="preserve">　最近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ヶ月以内撮影</w:t>
            </w:r>
          </w:p>
          <w:p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 xml:space="preserve">　スピード写真不可</w:t>
            </w:r>
          </w:p>
          <w:p w:rsidR="00551DDD" w:rsidRPr="00AA58CE" w:rsidRDefault="00551DDD" w:rsidP="00551DDD">
            <w:pPr>
              <w:spacing w:line="200" w:lineRule="exact"/>
              <w:ind w:left="180" w:hangingChars="150" w:hanging="180"/>
              <w:rPr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5</w:t>
            </w:r>
            <w:r>
              <w:rPr>
                <w:rFonts w:hint="eastAsia"/>
                <w:sz w:val="12"/>
                <w:szCs w:val="21"/>
              </w:rPr>
              <w:t xml:space="preserve">　裏面に住所、氏名を記入してください。</w:t>
            </w:r>
          </w:p>
        </w:tc>
      </w:tr>
      <w:tr w:rsidR="00F41C9A" w:rsidRPr="005D7ED6" w:rsidTr="00F41C9A">
        <w:trPr>
          <w:trHeight w:val="1996"/>
        </w:trPr>
        <w:tc>
          <w:tcPr>
            <w:tcW w:w="1276" w:type="dxa"/>
            <w:vMerge w:val="restart"/>
            <w:vAlign w:val="center"/>
          </w:tcPr>
          <w:p w:rsidR="00F41C9A" w:rsidRPr="005B4BA0" w:rsidRDefault="00F41C9A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現住所等</w:t>
            </w:r>
          </w:p>
        </w:tc>
        <w:tc>
          <w:tcPr>
            <w:tcW w:w="6532" w:type="dxa"/>
            <w:gridSpan w:val="10"/>
            <w:tcBorders>
              <w:bottom w:val="nil"/>
              <w:right w:val="single" w:sz="4" w:space="0" w:color="auto"/>
            </w:tcBorders>
            <w:vAlign w:val="bottom"/>
          </w:tcPr>
          <w:p w:rsidR="00F41C9A" w:rsidRPr="005B4BA0" w:rsidRDefault="00F41C9A" w:rsidP="00F41C9A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:rsidR="00F41C9A" w:rsidRDefault="00F41C9A" w:rsidP="00F41C9A">
            <w:pPr>
              <w:rPr>
                <w:sz w:val="20"/>
                <w:szCs w:val="20"/>
              </w:rPr>
            </w:pPr>
          </w:p>
          <w:p w:rsidR="00F41C9A" w:rsidRDefault="00F41C9A" w:rsidP="00F41C9A">
            <w:pPr>
              <w:rPr>
                <w:sz w:val="20"/>
                <w:szCs w:val="20"/>
              </w:rPr>
            </w:pPr>
          </w:p>
          <w:p w:rsidR="00F41C9A" w:rsidRDefault="00F41C9A" w:rsidP="00F41C9A">
            <w:pPr>
              <w:rPr>
                <w:sz w:val="20"/>
                <w:szCs w:val="20"/>
              </w:rPr>
            </w:pPr>
          </w:p>
          <w:p w:rsidR="00F41C9A" w:rsidRDefault="00F41C9A" w:rsidP="00F41C9A">
            <w:pPr>
              <w:rPr>
                <w:sz w:val="20"/>
                <w:szCs w:val="20"/>
              </w:rPr>
            </w:pPr>
          </w:p>
          <w:p w:rsidR="00F41C9A" w:rsidRPr="00F41C9A" w:rsidRDefault="00F41C9A" w:rsidP="00F41C9A">
            <w:pPr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電　　話（　　　　）　　　　－　　　　</w:t>
            </w:r>
          </w:p>
        </w:tc>
        <w:tc>
          <w:tcPr>
            <w:tcW w:w="18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41C9A" w:rsidRPr="005D7ED6" w:rsidRDefault="00F41C9A" w:rsidP="00551DDD">
            <w:pPr>
              <w:spacing w:line="200" w:lineRule="exact"/>
              <w:ind w:left="315" w:hangingChars="150" w:hanging="315"/>
              <w:rPr>
                <w:szCs w:val="21"/>
              </w:rPr>
            </w:pPr>
          </w:p>
        </w:tc>
      </w:tr>
      <w:tr w:rsidR="00F41C9A" w:rsidRPr="005D7ED6" w:rsidTr="00F41C9A">
        <w:trPr>
          <w:trHeight w:val="591"/>
        </w:trPr>
        <w:tc>
          <w:tcPr>
            <w:tcW w:w="1276" w:type="dxa"/>
            <w:vMerge/>
            <w:vAlign w:val="center"/>
          </w:tcPr>
          <w:p w:rsidR="00F41C9A" w:rsidRPr="005B4BA0" w:rsidRDefault="00F41C9A" w:rsidP="00551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5" w:type="dxa"/>
            <w:gridSpan w:val="9"/>
            <w:tcBorders>
              <w:top w:val="nil"/>
              <w:right w:val="nil"/>
            </w:tcBorders>
          </w:tcPr>
          <w:p w:rsidR="00F41C9A" w:rsidRPr="005D7ED6" w:rsidRDefault="00F41C9A" w:rsidP="00F41C9A">
            <w:pPr>
              <w:jc w:val="left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携帯電話（　　　　）　　　　－</w:t>
            </w:r>
          </w:p>
          <w:p w:rsidR="00F41C9A" w:rsidRPr="005D7ED6" w:rsidRDefault="00F41C9A" w:rsidP="00F41C9A">
            <w:pPr>
              <w:spacing w:line="200" w:lineRule="exact"/>
              <w:ind w:left="300" w:hangingChars="150" w:hanging="300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E-mail</w:t>
            </w:r>
            <w:r w:rsidRPr="005B4BA0">
              <w:rPr>
                <w:rFonts w:hint="eastAsia"/>
                <w:sz w:val="20"/>
                <w:szCs w:val="20"/>
              </w:rPr>
              <w:t xml:space="preserve">　　</w:t>
            </w:r>
          </w:p>
        </w:tc>
        <w:tc>
          <w:tcPr>
            <w:tcW w:w="1832" w:type="dxa"/>
            <w:gridSpan w:val="2"/>
            <w:tcBorders>
              <w:left w:val="nil"/>
            </w:tcBorders>
          </w:tcPr>
          <w:p w:rsidR="00F41C9A" w:rsidRPr="005D7ED6" w:rsidRDefault="00F41C9A" w:rsidP="00551DDD">
            <w:pPr>
              <w:spacing w:line="200" w:lineRule="exact"/>
              <w:ind w:left="315" w:hangingChars="150" w:hanging="315"/>
              <w:rPr>
                <w:szCs w:val="21"/>
              </w:rPr>
            </w:pPr>
          </w:p>
        </w:tc>
      </w:tr>
      <w:tr w:rsidR="00551DDD" w:rsidRPr="005D7ED6" w:rsidTr="00F41C9A">
        <w:trPr>
          <w:trHeight w:val="1867"/>
        </w:trPr>
        <w:tc>
          <w:tcPr>
            <w:tcW w:w="1276" w:type="dxa"/>
            <w:vMerge w:val="restart"/>
            <w:vAlign w:val="center"/>
          </w:tcPr>
          <w:p w:rsidR="00551DDD" w:rsidRPr="005B4BA0" w:rsidRDefault="00551DDD" w:rsidP="00551DD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上記以外の連絡先</w:t>
            </w:r>
          </w:p>
          <w:p w:rsidR="00551DDD" w:rsidRPr="005D7ED6" w:rsidRDefault="00551DDD" w:rsidP="00551DDD">
            <w:pPr>
              <w:spacing w:line="240" w:lineRule="exact"/>
              <w:jc w:val="center"/>
              <w:rPr>
                <w:szCs w:val="21"/>
              </w:rPr>
            </w:pPr>
            <w:r w:rsidRPr="00CE7689">
              <w:rPr>
                <w:rFonts w:hint="eastAsia"/>
                <w:sz w:val="18"/>
                <w:szCs w:val="18"/>
              </w:rPr>
              <w:t>(</w:t>
            </w:r>
            <w:r w:rsidRPr="00CE7689">
              <w:rPr>
                <w:rFonts w:hint="eastAsia"/>
                <w:sz w:val="18"/>
                <w:szCs w:val="18"/>
              </w:rPr>
              <w:t>緊急連絡先</w:t>
            </w:r>
            <w:r w:rsidRPr="00CE768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8357" w:type="dxa"/>
            <w:gridSpan w:val="11"/>
          </w:tcPr>
          <w:p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:rsidR="00551DDD" w:rsidRDefault="00551DDD" w:rsidP="00551DDD">
            <w:pPr>
              <w:jc w:val="left"/>
              <w:rPr>
                <w:sz w:val="20"/>
                <w:szCs w:val="20"/>
              </w:rPr>
            </w:pPr>
          </w:p>
          <w:p w:rsidR="00F41C9A" w:rsidRDefault="00F41C9A" w:rsidP="00551DDD">
            <w:pPr>
              <w:jc w:val="left"/>
              <w:rPr>
                <w:sz w:val="20"/>
                <w:szCs w:val="20"/>
              </w:rPr>
            </w:pPr>
          </w:p>
          <w:p w:rsidR="00F41C9A" w:rsidRDefault="00F41C9A" w:rsidP="00551DDD">
            <w:pPr>
              <w:jc w:val="left"/>
              <w:rPr>
                <w:sz w:val="20"/>
                <w:szCs w:val="20"/>
              </w:rPr>
            </w:pPr>
          </w:p>
          <w:p w:rsidR="00F41C9A" w:rsidRDefault="00F41C9A" w:rsidP="00551DDD">
            <w:pPr>
              <w:jc w:val="left"/>
              <w:rPr>
                <w:sz w:val="20"/>
                <w:szCs w:val="20"/>
              </w:rPr>
            </w:pPr>
          </w:p>
          <w:p w:rsidR="00F41C9A" w:rsidRPr="005B4BA0" w:rsidRDefault="00F41C9A" w:rsidP="00F41C9A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電　　話（　　　　）　　　　－　　　　</w:t>
            </w:r>
          </w:p>
          <w:p w:rsidR="00F41C9A" w:rsidRDefault="00F41C9A" w:rsidP="00F41C9A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携帯電話（　　　　）　　　　－</w:t>
            </w:r>
          </w:p>
          <w:p w:rsidR="00F41C9A" w:rsidRPr="005B4BA0" w:rsidRDefault="00F41C9A" w:rsidP="00F41C9A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E-mail</w:t>
            </w:r>
            <w:r w:rsidRPr="005B4BA0">
              <w:rPr>
                <w:rFonts w:hint="eastAsia"/>
                <w:sz w:val="20"/>
                <w:szCs w:val="20"/>
              </w:rPr>
              <w:t xml:space="preserve">　　</w:t>
            </w:r>
          </w:p>
        </w:tc>
      </w:tr>
      <w:tr w:rsidR="00551DDD" w:rsidRPr="005D7ED6" w:rsidTr="003A40F9">
        <w:trPr>
          <w:trHeight w:val="501"/>
        </w:trPr>
        <w:tc>
          <w:tcPr>
            <w:tcW w:w="1276" w:type="dxa"/>
            <w:vMerge/>
          </w:tcPr>
          <w:p w:rsidR="00551DDD" w:rsidRDefault="00551DDD" w:rsidP="00551DDD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51DDD" w:rsidRPr="008F572F" w:rsidRDefault="003A40F9" w:rsidP="003A40F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氏名等</w:t>
            </w:r>
          </w:p>
        </w:tc>
        <w:tc>
          <w:tcPr>
            <w:tcW w:w="2392" w:type="dxa"/>
            <w:gridSpan w:val="3"/>
          </w:tcPr>
          <w:p w:rsidR="00551DDD" w:rsidRPr="008F572F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551DDD" w:rsidRPr="008F572F" w:rsidRDefault="00551DDD" w:rsidP="00551DDD">
            <w:pPr>
              <w:jc w:val="center"/>
              <w:rPr>
                <w:sz w:val="20"/>
                <w:szCs w:val="20"/>
              </w:rPr>
            </w:pPr>
            <w:r w:rsidRPr="008F572F">
              <w:rPr>
                <w:rFonts w:hint="eastAsia"/>
                <w:sz w:val="20"/>
                <w:szCs w:val="20"/>
              </w:rPr>
              <w:t>続柄</w:t>
            </w:r>
          </w:p>
        </w:tc>
        <w:tc>
          <w:tcPr>
            <w:tcW w:w="986" w:type="dxa"/>
          </w:tcPr>
          <w:p w:rsidR="00551DDD" w:rsidRPr="008F572F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51DDD" w:rsidRPr="008F572F" w:rsidRDefault="00551DDD" w:rsidP="00551DDD">
            <w:pPr>
              <w:jc w:val="center"/>
              <w:rPr>
                <w:sz w:val="20"/>
                <w:szCs w:val="20"/>
              </w:rPr>
            </w:pPr>
            <w:r w:rsidRPr="008F572F">
              <w:rPr>
                <w:rFonts w:hint="eastAsia"/>
                <w:sz w:val="20"/>
                <w:szCs w:val="20"/>
              </w:rPr>
              <w:t>電話</w:t>
            </w:r>
          </w:p>
        </w:tc>
        <w:tc>
          <w:tcPr>
            <w:tcW w:w="2534" w:type="dxa"/>
            <w:gridSpan w:val="4"/>
          </w:tcPr>
          <w:p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1873"/>
        <w:tblOverlap w:val="never"/>
        <w:tblW w:w="4077" w:type="dxa"/>
        <w:tblLayout w:type="fixed"/>
        <w:tblLook w:val="04A0" w:firstRow="1" w:lastRow="0" w:firstColumn="1" w:lastColumn="0" w:noHBand="0" w:noVBand="1"/>
      </w:tblPr>
      <w:tblGrid>
        <w:gridCol w:w="2056"/>
        <w:gridCol w:w="2021"/>
      </w:tblGrid>
      <w:tr w:rsidR="00764D5F" w:rsidTr="00F41C9A">
        <w:trPr>
          <w:trHeight w:val="132"/>
        </w:trPr>
        <w:tc>
          <w:tcPr>
            <w:tcW w:w="2056" w:type="dxa"/>
            <w:vAlign w:val="center"/>
          </w:tcPr>
          <w:p w:rsidR="00764D5F" w:rsidRPr="00476219" w:rsidRDefault="00764D5F" w:rsidP="00F41C9A">
            <w:pPr>
              <w:ind w:leftChars="-119" w:left="-250" w:firstLineChars="71" w:firstLine="142"/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大学受付印</w:t>
            </w:r>
          </w:p>
        </w:tc>
        <w:tc>
          <w:tcPr>
            <w:tcW w:w="2021" w:type="dxa"/>
            <w:vAlign w:val="center"/>
          </w:tcPr>
          <w:p w:rsidR="00764D5F" w:rsidRPr="00476219" w:rsidRDefault="00764D5F" w:rsidP="00F41C9A">
            <w:pPr>
              <w:ind w:leftChars="-119" w:left="-250" w:rightChars="-51" w:right="-107" w:firstLineChars="71" w:firstLine="142"/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 w:rsidR="005B4BA0"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764D5F" w:rsidTr="00F41C9A">
        <w:trPr>
          <w:trHeight w:val="1740"/>
        </w:trPr>
        <w:tc>
          <w:tcPr>
            <w:tcW w:w="2056" w:type="dxa"/>
          </w:tcPr>
          <w:p w:rsidR="00764D5F" w:rsidRDefault="00764D5F" w:rsidP="00F41C9A">
            <w:pPr>
              <w:spacing w:line="400" w:lineRule="exact"/>
              <w:ind w:leftChars="-119" w:left="-250" w:firstLineChars="71" w:firstLine="149"/>
              <w:jc w:val="left"/>
              <w:rPr>
                <w:szCs w:val="21"/>
              </w:rPr>
            </w:pPr>
          </w:p>
        </w:tc>
        <w:tc>
          <w:tcPr>
            <w:tcW w:w="2021" w:type="dxa"/>
          </w:tcPr>
          <w:p w:rsidR="00764D5F" w:rsidRDefault="00252408" w:rsidP="00F41C9A">
            <w:pPr>
              <w:spacing w:line="400" w:lineRule="exact"/>
              <w:ind w:leftChars="-119" w:left="-250" w:firstLineChars="71" w:firstLine="149"/>
              <w:jc w:val="left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2A778B48" wp14:editId="472709D2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33655</wp:posOffset>
                      </wp:positionV>
                      <wp:extent cx="988695" cy="989330"/>
                      <wp:effectExtent l="0" t="0" r="20955" b="2032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695" cy="989330"/>
                                <a:chOff x="2314568" y="19073"/>
                                <a:chExt cx="992073" cy="992079"/>
                              </a:xfrm>
                            </wpg:grpSpPr>
                            <wps:wsp>
                              <wps:cNvPr id="1" name="円/楕円 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14568" y="19073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860658" w:rsidRPr="00AD6E44" w:rsidRDefault="00860658" w:rsidP="00764D5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 w:rsidRPr="00AD6E44"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テキスト ボックス 10"/>
                              <wps:cNvSpPr txBox="1"/>
                              <wps:spPr>
                                <a:xfrm>
                                  <a:off x="2343824" y="19525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860658" w:rsidRPr="00252408" w:rsidRDefault="00860658" w:rsidP="00764D5F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778B48" id="グループ化 3" o:spid="_x0000_s1027" style="position:absolute;left:0;text-align:left;margin-left:7.25pt;margin-top:2.65pt;width:77.85pt;height:77.9pt;z-index:251662336" coordorigin="23145,190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">
                      <v:oval id="円/楕円 1" o:spid="_x0000_s1028" style="position:absolute;left:23145;top:190;width:9921;height:992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860658" w:rsidRPr="00AD6E44" w:rsidRDefault="00860658" w:rsidP="00764D5F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 w:rsidRPr="00AD6E44"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shape id="テキスト ボックス 10" o:spid="_x0000_s1029" type="#_x0000_t202" style="position:absolute;left:23438;top:195;width:9574;height:8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" filled="f" stroked="f">
                        <v:textbox inset="5.85pt,.7pt,5.85pt,.7pt">
                          <w:txbxContent>
                            <w:p w:rsidR="00860658" w:rsidRPr="00252408" w:rsidRDefault="00860658" w:rsidP="00764D5F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F41C9A" w:rsidRDefault="00F41C9A" w:rsidP="00764D5F">
      <w:pPr>
        <w:spacing w:line="400" w:lineRule="exact"/>
        <w:jc w:val="left"/>
        <w:rPr>
          <w:szCs w:val="21"/>
        </w:rPr>
      </w:pPr>
    </w:p>
    <w:p w:rsidR="00F41C9A" w:rsidRDefault="00F41C9A" w:rsidP="00764D5F">
      <w:pPr>
        <w:spacing w:line="400" w:lineRule="exact"/>
        <w:jc w:val="left"/>
        <w:rPr>
          <w:szCs w:val="21"/>
        </w:rPr>
      </w:pPr>
    </w:p>
    <w:p w:rsidR="00F41C9A" w:rsidRDefault="00F41C9A" w:rsidP="00764D5F">
      <w:pPr>
        <w:spacing w:line="400" w:lineRule="exact"/>
        <w:jc w:val="left"/>
        <w:rPr>
          <w:szCs w:val="21"/>
        </w:rPr>
      </w:pPr>
    </w:p>
    <w:p w:rsidR="0081488F" w:rsidRDefault="00764D5F" w:rsidP="00764D5F">
      <w:pPr>
        <w:spacing w:line="400" w:lineRule="exact"/>
        <w:jc w:val="left"/>
        <w:rPr>
          <w:szCs w:val="21"/>
        </w:rPr>
      </w:pPr>
      <w:r w:rsidRPr="00764D5F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54BDE73" wp14:editId="0AA1CDE7">
                <wp:simplePos x="0" y="0"/>
                <wp:positionH relativeFrom="column">
                  <wp:posOffset>-62865</wp:posOffset>
                </wp:positionH>
                <wp:positionV relativeFrom="paragraph">
                  <wp:posOffset>551815</wp:posOffset>
                </wp:positionV>
                <wp:extent cx="3448050" cy="1000125"/>
                <wp:effectExtent l="0" t="0" r="0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58" w:rsidRPr="00764D5F" w:rsidRDefault="00860658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：選抜区分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該当する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番号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で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囲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860658" w:rsidRPr="00764D5F" w:rsidRDefault="00860658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：生年月日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職歴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西暦で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記入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860658" w:rsidRDefault="00860658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：※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印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の欄は記入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860658" w:rsidRPr="00764D5F" w:rsidRDefault="00860658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del w:id="0" w:author="饒波 正一" w:date="2024-06-11T20:28:00Z">
                              <w:r w:rsidDel="003D272D">
                                <w:rPr>
                                  <w:sz w:val="18"/>
                                  <w:szCs w:val="18"/>
                                </w:rPr>
                                <w:delText>4</w:delText>
                              </w:r>
                              <w:r w:rsidDel="003D272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delText>：</w:delText>
                              </w:r>
                              <w:r w:rsidDel="003D272D">
                                <w:rPr>
                                  <w:sz w:val="18"/>
                                  <w:szCs w:val="18"/>
                                </w:rPr>
                                <w:delText>履歴欄が不足の場合、</w:delText>
                              </w:r>
                              <w:r w:rsidDel="003D272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delText>別紙として</w:delText>
                              </w:r>
                              <w:r w:rsidDel="003D272D">
                                <w:rPr>
                                  <w:sz w:val="18"/>
                                  <w:szCs w:val="18"/>
                                </w:rPr>
                                <w:delText>添付すること。</w:delText>
                              </w:r>
                            </w:del>
                            <w:bookmarkStart w:id="1" w:name="_GoBack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BDE73" id="_x0000_s1030" type="#_x0000_t202" style="position:absolute;margin-left:-4.95pt;margin-top:43.45pt;width:271.5pt;height:78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" stroked="f">
                <v:textbox>
                  <w:txbxContent>
                    <w:p w:rsidR="00860658" w:rsidRPr="00764D5F" w:rsidRDefault="00860658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※注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：選抜区分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該当する</w:t>
                      </w:r>
                      <w:r w:rsidRPr="00764D5F">
                        <w:rPr>
                          <w:sz w:val="18"/>
                          <w:szCs w:val="18"/>
                        </w:rPr>
                        <w:t>番号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○</w:t>
                      </w:r>
                      <w:r w:rsidRPr="00764D5F">
                        <w:rPr>
                          <w:sz w:val="18"/>
                          <w:szCs w:val="18"/>
                        </w:rPr>
                        <w:t>で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囲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む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860658" w:rsidRPr="00764D5F" w:rsidRDefault="00860658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sz w:val="18"/>
                          <w:szCs w:val="18"/>
                        </w:rPr>
                        <w:t>2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：生年月日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学歴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職歴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西暦で</w:t>
                      </w:r>
                      <w:r w:rsidRPr="00764D5F">
                        <w:rPr>
                          <w:sz w:val="18"/>
                          <w:szCs w:val="18"/>
                        </w:rPr>
                        <w:t>記入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860658" w:rsidRDefault="00860658" w:rsidP="00DF7F9C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sz w:val="18"/>
                          <w:szCs w:val="18"/>
                        </w:rPr>
                        <w:t>3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：※</w:t>
                      </w:r>
                      <w:r w:rsidRPr="00764D5F">
                        <w:rPr>
                          <w:sz w:val="18"/>
                          <w:szCs w:val="18"/>
                        </w:rPr>
                        <w:t>印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の欄は記入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 w:rsidR="00860658" w:rsidRPr="00764D5F" w:rsidRDefault="00860658" w:rsidP="00DF7F9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del w:id="2" w:author="饒波 正一" w:date="2024-06-11T20:28:00Z">
                        <w:r w:rsidDel="003D272D">
                          <w:rPr>
                            <w:sz w:val="18"/>
                            <w:szCs w:val="18"/>
                          </w:rPr>
                          <w:delText>4</w:delText>
                        </w:r>
                        <w:r w:rsidDel="003D272D">
                          <w:rPr>
                            <w:rFonts w:hint="eastAsia"/>
                            <w:sz w:val="18"/>
                            <w:szCs w:val="18"/>
                          </w:rPr>
                          <w:delText>：</w:delText>
                        </w:r>
                        <w:r w:rsidDel="003D272D">
                          <w:rPr>
                            <w:sz w:val="18"/>
                            <w:szCs w:val="18"/>
                          </w:rPr>
                          <w:delText>履歴欄が不足の場合、</w:delText>
                        </w:r>
                        <w:r w:rsidDel="003D272D">
                          <w:rPr>
                            <w:rFonts w:hint="eastAsia"/>
                            <w:sz w:val="18"/>
                            <w:szCs w:val="18"/>
                          </w:rPr>
                          <w:delText>別紙として</w:delText>
                        </w:r>
                        <w:r w:rsidDel="003D272D">
                          <w:rPr>
                            <w:sz w:val="18"/>
                            <w:szCs w:val="18"/>
                          </w:rPr>
                          <w:delText>添付すること。</w:delText>
                        </w:r>
                      </w:del>
                      <w:bookmarkStart w:id="3" w:name="_GoBack"/>
                      <w:bookmarkEnd w:id="3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1488F" w:rsidSect="005B4BA0">
      <w:pgSz w:w="11906" w:h="16838" w:code="9"/>
      <w:pgMar w:top="567" w:right="1134" w:bottom="851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658" w:rsidRDefault="00860658" w:rsidP="008434C6">
      <w:r>
        <w:separator/>
      </w:r>
    </w:p>
  </w:endnote>
  <w:endnote w:type="continuationSeparator" w:id="0">
    <w:p w:rsidR="00860658" w:rsidRDefault="00860658" w:rsidP="00843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658" w:rsidRDefault="00860658" w:rsidP="008434C6">
      <w:r>
        <w:separator/>
      </w:r>
    </w:p>
  </w:footnote>
  <w:footnote w:type="continuationSeparator" w:id="0">
    <w:p w:rsidR="00860658" w:rsidRDefault="00860658" w:rsidP="008434C6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饒波 正一">
    <w15:presenceInfo w15:providerId="AD" w15:userId="S-1-5-21-862063189-492699014-156371874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nimblestaffsv.meio-u.ac.jp\教務部\入試広報課\03 学生募集要項 入学手続要項\令和6年度\学生募集要項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viewMergedData/>
    <w:odso>
      <w:udl w:val="Provider=Microsoft.ACE.OLEDB.12.0;User ID=Admin;Data Source=\\nimblestaffsv.meio-u.ac.jp\教務部\入試広報課\03 学生募集要項 入学手続要項\令和6年度\002_学生募集要項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1"/>
      <w:colDelim w:val="9"/>
      <w:type w:val="addressBook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trackRevisions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ED6"/>
    <w:rsid w:val="00023ED8"/>
    <w:rsid w:val="000E472D"/>
    <w:rsid w:val="00123A84"/>
    <w:rsid w:val="001B674D"/>
    <w:rsid w:val="001C52E5"/>
    <w:rsid w:val="002220DE"/>
    <w:rsid w:val="002505EE"/>
    <w:rsid w:val="00252408"/>
    <w:rsid w:val="0025740C"/>
    <w:rsid w:val="0033745C"/>
    <w:rsid w:val="003515BC"/>
    <w:rsid w:val="00372C0A"/>
    <w:rsid w:val="003A40F9"/>
    <w:rsid w:val="003D272D"/>
    <w:rsid w:val="003D50D2"/>
    <w:rsid w:val="003F21E5"/>
    <w:rsid w:val="003F6F10"/>
    <w:rsid w:val="004133F0"/>
    <w:rsid w:val="0047422E"/>
    <w:rsid w:val="00476219"/>
    <w:rsid w:val="00491D61"/>
    <w:rsid w:val="004A6978"/>
    <w:rsid w:val="004E0843"/>
    <w:rsid w:val="00551DDD"/>
    <w:rsid w:val="005B4BA0"/>
    <w:rsid w:val="005C0059"/>
    <w:rsid w:val="005D7ED6"/>
    <w:rsid w:val="005E3035"/>
    <w:rsid w:val="006476F4"/>
    <w:rsid w:val="00764D5F"/>
    <w:rsid w:val="00791DB2"/>
    <w:rsid w:val="008057F9"/>
    <w:rsid w:val="0081488F"/>
    <w:rsid w:val="008230AF"/>
    <w:rsid w:val="008434C6"/>
    <w:rsid w:val="0084685F"/>
    <w:rsid w:val="00860658"/>
    <w:rsid w:val="00867EA0"/>
    <w:rsid w:val="008C3EE1"/>
    <w:rsid w:val="008D2B58"/>
    <w:rsid w:val="008F572F"/>
    <w:rsid w:val="0093149E"/>
    <w:rsid w:val="00965C3D"/>
    <w:rsid w:val="009C6D19"/>
    <w:rsid w:val="00A03D7C"/>
    <w:rsid w:val="00A36F8C"/>
    <w:rsid w:val="00AA58CE"/>
    <w:rsid w:val="00AC7B10"/>
    <w:rsid w:val="00AD6E44"/>
    <w:rsid w:val="00AE6D03"/>
    <w:rsid w:val="00BD5C1F"/>
    <w:rsid w:val="00BE4E8D"/>
    <w:rsid w:val="00BF6F3D"/>
    <w:rsid w:val="00C22C92"/>
    <w:rsid w:val="00C723DA"/>
    <w:rsid w:val="00C75CD7"/>
    <w:rsid w:val="00CE7689"/>
    <w:rsid w:val="00D25BD1"/>
    <w:rsid w:val="00D95091"/>
    <w:rsid w:val="00DF7F9C"/>
    <w:rsid w:val="00E41962"/>
    <w:rsid w:val="00E80A30"/>
    <w:rsid w:val="00F04D01"/>
    <w:rsid w:val="00F41C9A"/>
    <w:rsid w:val="00FA77BF"/>
    <w:rsid w:val="00FC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40342EB"/>
  <w15:docId w15:val="{C603BB74-419D-41F1-A8B5-6EA5431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B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434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434C6"/>
  </w:style>
  <w:style w:type="paragraph" w:styleId="a8">
    <w:name w:val="footer"/>
    <w:basedOn w:val="a"/>
    <w:link w:val="a9"/>
    <w:uiPriority w:val="99"/>
    <w:unhideWhenUsed/>
    <w:rsid w:val="008434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43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nimblestaffsv.meio-u.ac.jp\&#25945;&#21209;&#37096;\&#20837;&#35430;&#24195;&#22577;&#35506;\03%20&#23398;&#29983;&#21215;&#38598;&#35201;&#38917;%20&#20837;&#23398;&#25163;&#32154;&#35201;&#38917;\&#20196;&#21644;6&#24180;&#24230;\002_&#23398;&#29983;&#21215;&#38598;&#35201;&#38917;\&#24180;&#24230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3A5CD-717A-43B7-B69E-7BFB9E313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名桜大学</dc:creator>
  <cp:lastPrinted>2023-07-18T10:20:00Z</cp:lastPrinted>
  <dcterms:created xsi:type="dcterms:W3CDTF">2023-05-11T05:54:00Z</dcterms:created>
  <dcterms:modified xsi:type="dcterms:W3CDTF">2024-06-11T11:29:00Z</dcterms:modified>
</cp:coreProperties>
</file>